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70D22A2E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0A289B">
        <w:rPr>
          <w:rFonts w:ascii="Arial" w:hAnsi="Arial" w:cs="Arial"/>
          <w:szCs w:val="20"/>
        </w:rPr>
        <w:t xml:space="preserve">17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142EACAB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>GARA</w:t>
      </w:r>
      <w:r w:rsidR="005D149C" w:rsidRPr="005D149C">
        <w:rPr>
          <w:rStyle w:val="BLOCKBOLD"/>
          <w:rFonts w:ascii="Arial" w:hAnsi="Arial" w:cs="Arial"/>
        </w:rPr>
        <w:t xml:space="preserve"> A PROCEDURA APERTA AI SENSI DEL D.LGS. 36/2023 E S.M.I. PER L’AFFIDAMENTO DI UN ACCORDO QUADRO AVENTE AD OGGETTO LA FORNITURA, MESSA IN ESERCIZIO E MANUTENZIONE DI CENTRALI TELEFONICHE E DI PRODOTTI, E SERVIZI CONNESSI PER LE PUBBLICHE AMMINISTRAZIONI – ID 2857</w:t>
      </w:r>
      <w:r w:rsidR="005D149C">
        <w:rPr>
          <w:rStyle w:val="BLOCKBOLD"/>
          <w:rFonts w:ascii="Arial" w:hAnsi="Arial" w:cs="Arial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52BA9A6B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tecnica</w:t>
      </w:r>
      <w:r w:rsidRPr="00FE6A49">
        <w:rPr>
          <w:rFonts w:ascii="Arial" w:hAnsi="Arial" w:cs="Arial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7E7A6" w14:textId="77777777" w:rsidR="00B53ED8" w:rsidRDefault="00B53ED8" w:rsidP="009B4C30">
      <w:pPr>
        <w:spacing w:line="240" w:lineRule="auto"/>
      </w:pPr>
      <w:r>
        <w:separator/>
      </w:r>
    </w:p>
  </w:endnote>
  <w:endnote w:type="continuationSeparator" w:id="0">
    <w:p w14:paraId="3AF1150A" w14:textId="77777777" w:rsidR="00B53ED8" w:rsidRDefault="00B53ED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0DBA51A5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del documento: Consip </w:t>
    </w:r>
    <w:proofErr w:type="spellStart"/>
    <w:r w:rsidRPr="00FE6A49">
      <w:rPr>
        <w:rStyle w:val="BLOCKBOLD"/>
        <w:rFonts w:ascii="Arial" w:hAnsi="Arial" w:cs="Arial"/>
        <w:b w:val="0"/>
        <w:iCs/>
        <w:caps w:val="0"/>
        <w:sz w:val="16"/>
        <w:szCs w:val="16"/>
      </w:rPr>
      <w:t>confidential</w:t>
    </w:r>
    <w:proofErr w:type="spellEnd"/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12CB5" w14:textId="77777777" w:rsidR="0012403F" w:rsidRPr="0012403F" w:rsidRDefault="0012403F" w:rsidP="0012403F">
    <w:pPr>
      <w:pStyle w:val="Pidipagina"/>
      <w:rPr>
        <w:ins w:id="1" w:author="Autore"/>
      </w:rPr>
    </w:pPr>
    <w:ins w:id="2" w:author="Autore">
      <w:r w:rsidRPr="0012403F">
        <w:t>Moduli di dichiarazione - Gara a procedura aperta per l’affidamento di un accordo quadro avente ad oggetto la fornitura, messa in esercizio e manutenzione di centrali telefoniche e di prodotti, e servizi connessi per le pubbliche amministrazioni – ID 2857.</w:t>
      </w:r>
    </w:ins>
  </w:p>
  <w:p w14:paraId="71BE92A8" w14:textId="49834C41" w:rsidR="000A289B" w:rsidDel="0012403F" w:rsidRDefault="000A289B" w:rsidP="000A289B">
    <w:pPr>
      <w:pStyle w:val="Pidipagina"/>
      <w:rPr>
        <w:del w:id="3" w:author="Autore"/>
      </w:rPr>
    </w:pPr>
    <w:del w:id="4" w:author="Autore">
      <w:r w:rsidDel="0012403F">
        <w:delText>Classificazione Consip: Ambito Pubblico</w:delText>
      </w:r>
    </w:del>
  </w:p>
  <w:p w14:paraId="5AAA0739" w14:textId="767A16DA" w:rsidR="000A289B" w:rsidRDefault="000A289B" w:rsidP="00FE6A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3691E" w14:textId="77777777" w:rsidR="00B53ED8" w:rsidRDefault="00B53ED8" w:rsidP="009B4C30">
      <w:pPr>
        <w:spacing w:line="240" w:lineRule="auto"/>
      </w:pPr>
      <w:r>
        <w:separator/>
      </w:r>
    </w:p>
  </w:footnote>
  <w:footnote w:type="continuationSeparator" w:id="0">
    <w:p w14:paraId="3479C228" w14:textId="77777777" w:rsidR="00B53ED8" w:rsidRDefault="00B53ED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583D716D" w:rsidR="00ED1477" w:rsidRDefault="00C57B70" w:rsidP="00690CDE">
    <w:pPr>
      <w:pStyle w:val="Intestazione"/>
    </w:pPr>
    <w:del w:id="0" w:author="Autore">
      <w:r w:rsidRPr="0005165F" w:rsidDel="0012403F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5FE8BAE6" wp14:editId="4835553D">
            <wp:simplePos x="0" y="0"/>
            <wp:positionH relativeFrom="column">
              <wp:posOffset>-720090</wp:posOffset>
            </wp:positionH>
            <wp:positionV relativeFrom="page">
              <wp:posOffset>360045</wp:posOffset>
            </wp:positionV>
            <wp:extent cx="1209600" cy="316800"/>
            <wp:effectExtent l="0" t="0" r="0" b="7620"/>
            <wp:wrapNone/>
            <wp:docPr id="936978117" name="Immagine 936978117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2499" name="Immagine 463912499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051D"/>
    <w:rsid w:val="000721D0"/>
    <w:rsid w:val="00083E31"/>
    <w:rsid w:val="000A289B"/>
    <w:rsid w:val="000E56CA"/>
    <w:rsid w:val="00103F69"/>
    <w:rsid w:val="0012403F"/>
    <w:rsid w:val="00143DFA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5B7FCE"/>
    <w:rsid w:val="005D149C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23600"/>
    <w:rsid w:val="007514EB"/>
    <w:rsid w:val="007A291E"/>
    <w:rsid w:val="007A64EE"/>
    <w:rsid w:val="007B1B5C"/>
    <w:rsid w:val="007E5648"/>
    <w:rsid w:val="007E69B5"/>
    <w:rsid w:val="008528B9"/>
    <w:rsid w:val="00874E64"/>
    <w:rsid w:val="00893A6B"/>
    <w:rsid w:val="008A7F17"/>
    <w:rsid w:val="008C2671"/>
    <w:rsid w:val="008D1C37"/>
    <w:rsid w:val="008E16B2"/>
    <w:rsid w:val="008E62B2"/>
    <w:rsid w:val="0091578C"/>
    <w:rsid w:val="009540BD"/>
    <w:rsid w:val="009B3BB3"/>
    <w:rsid w:val="009B4C30"/>
    <w:rsid w:val="009D5ACB"/>
    <w:rsid w:val="00A15291"/>
    <w:rsid w:val="00A41FEB"/>
    <w:rsid w:val="00AC0135"/>
    <w:rsid w:val="00AD0E05"/>
    <w:rsid w:val="00B077A0"/>
    <w:rsid w:val="00B2397B"/>
    <w:rsid w:val="00B53ED8"/>
    <w:rsid w:val="00BE79E2"/>
    <w:rsid w:val="00C30E8D"/>
    <w:rsid w:val="00C554E8"/>
    <w:rsid w:val="00C57B70"/>
    <w:rsid w:val="00D3223B"/>
    <w:rsid w:val="00DD7F33"/>
    <w:rsid w:val="00E1541C"/>
    <w:rsid w:val="00E37060"/>
    <w:rsid w:val="00ED1477"/>
    <w:rsid w:val="00F26D75"/>
    <w:rsid w:val="00F27324"/>
    <w:rsid w:val="00F62510"/>
    <w:rsid w:val="00F84B61"/>
    <w:rsid w:val="00FA4CB6"/>
    <w:rsid w:val="00FE6A49"/>
    <w:rsid w:val="00FF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35ceae5d1d0045f236fc541ba66af713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3bdae466a09ca90392dcabf41a593357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578F2-EF28-44BC-99B5-E01D0F8CBE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B79AD-5F38-4BD9-B6E0-89EA8AD2A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1393D-47B6-400A-A279-CB3F92F22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2025-11-07T15:16:00Z</dcterms:created>
  <dcterms:modified xsi:type="dcterms:W3CDTF">2025-11-12T09:01:00Z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